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bookmarkStart w:id="0" w:name="_GoBack"/>
      <w:bookmarkEnd w:id="0"/>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2B9F1452" w:rsidR="0002636F" w:rsidRPr="0098636F" w:rsidRDefault="0002636F" w:rsidP="0098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w:t>
      </w:r>
      <w:proofErr w:type="gramStart"/>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w:t>
      </w:r>
      <w:proofErr w:type="gramEnd"/>
      <w:r w:rsidR="00EE0609"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r w:rsidR="0098636F">
        <w:rPr>
          <w:rFonts w:ascii="Arial" w:eastAsia="Times New Roman" w:hAnsi="Arial" w:cs="Arial"/>
          <w:color w:val="000000" w:themeColor="text1"/>
          <w:sz w:val="20"/>
          <w:szCs w:val="20"/>
          <w:lang w:eastAsia="ar-SA"/>
        </w:rPr>
        <w:t xml:space="preserve"> </w:t>
      </w:r>
      <w:r w:rsidR="0061047D">
        <w:rPr>
          <w:rFonts w:ascii="Arial" w:eastAsia="Times New Roman" w:hAnsi="Arial" w:cs="Arial"/>
          <w:b/>
          <w:color w:val="000000" w:themeColor="text1"/>
          <w:sz w:val="20"/>
          <w:szCs w:val="20"/>
          <w:lang w:eastAsia="ar-SA"/>
        </w:rPr>
        <w:t>II/130 Chlumek – most ev. č. 130-001</w:t>
      </w:r>
      <w:r w:rsidRPr="0098636F">
        <w:rPr>
          <w:rFonts w:ascii="Arial" w:eastAsia="Times New Roman" w:hAnsi="Arial" w:cs="Arial"/>
          <w:b/>
          <w:color w:val="000000" w:themeColor="text1"/>
          <w:sz w:val="20"/>
          <w:szCs w:val="20"/>
          <w:lang w:eastAsia="cs-CZ"/>
        </w:rPr>
        <w:t xml:space="preserve">, </w:t>
      </w:r>
      <w:r w:rsidRPr="0098636F">
        <w:rPr>
          <w:rFonts w:ascii="Arial" w:eastAsia="Times New Roman" w:hAnsi="Arial" w:cs="Arial"/>
          <w:color w:val="000000" w:themeColor="text1"/>
          <w:sz w:val="20"/>
          <w:szCs w:val="20"/>
          <w:lang w:eastAsia="ar-SA"/>
        </w:rPr>
        <w:t> v podrobnostech a za dodržení podmínek uvedených v </w:t>
      </w:r>
      <w:r w:rsidRPr="0098636F">
        <w:rPr>
          <w:rFonts w:ascii="Arial" w:eastAsia="Times New Roman" w:hAnsi="Arial" w:cs="Arial"/>
          <w:b/>
          <w:color w:val="000000" w:themeColor="text1"/>
          <w:sz w:val="20"/>
          <w:szCs w:val="20"/>
          <w:lang w:eastAsia="ar-SA"/>
        </w:rPr>
        <w:t>přílohách</w:t>
      </w:r>
      <w:r w:rsidRPr="0098636F">
        <w:rPr>
          <w:rFonts w:ascii="Arial" w:eastAsia="Times New Roman" w:hAnsi="Arial" w:cs="Arial"/>
          <w:color w:val="000000" w:themeColor="text1"/>
          <w:sz w:val="20"/>
          <w:szCs w:val="20"/>
          <w:lang w:eastAsia="ar-SA"/>
        </w:rPr>
        <w:t xml:space="preserve"> této smlouvy, přičemž </w:t>
      </w:r>
      <w:r w:rsidRPr="0098636F">
        <w:rPr>
          <w:rFonts w:ascii="Arial" w:eastAsia="Times New Roman" w:hAnsi="Arial" w:cs="Arial"/>
          <w:color w:val="000000" w:themeColor="text1"/>
          <w:sz w:val="20"/>
          <w:szCs w:val="20"/>
          <w:lang w:eastAsia="ar-SA"/>
        </w:rPr>
        <w:lastRenderedPageBreak/>
        <w:t>ujednání v </w:t>
      </w:r>
      <w:r w:rsidRPr="0098636F">
        <w:rPr>
          <w:rFonts w:ascii="Arial" w:eastAsia="Times New Roman" w:hAnsi="Arial" w:cs="Arial"/>
          <w:b/>
          <w:color w:val="000000" w:themeColor="text1"/>
          <w:sz w:val="20"/>
          <w:szCs w:val="20"/>
          <w:lang w:eastAsia="ar-SA"/>
        </w:rPr>
        <w:t xml:space="preserve">Příloze A1 </w:t>
      </w:r>
      <w:r w:rsidRPr="0098636F">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39A906B8" w:rsidR="0002636F" w:rsidRPr="001F555A" w:rsidRDefault="0002636F" w:rsidP="0080181C">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w:t>
            </w:r>
            <w:r w:rsidR="0080181C">
              <w:rPr>
                <w:rFonts w:ascii="Arial" w:hAnsi="Arial" w:cs="Arial"/>
                <w:b/>
                <w:color w:val="000000" w:themeColor="text1"/>
                <w:sz w:val="20"/>
                <w:szCs w:val="20"/>
                <w:lang w:eastAsia="cs-CZ"/>
              </w:rPr>
              <w:t>120</w:t>
            </w:r>
            <w:r w:rsidRPr="001F555A">
              <w:rPr>
                <w:rFonts w:ascii="Arial" w:hAnsi="Arial" w:cs="Arial"/>
                <w:b/>
                <w:color w:val="000000" w:themeColor="text1"/>
                <w:sz w:val="20"/>
                <w:szCs w:val="20"/>
                <w:lang w:eastAsia="cs-CZ"/>
              </w:rPr>
              <w:t xml:space="preserve">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53084568" w:rsidR="0002636F" w:rsidRPr="0080181C" w:rsidRDefault="0002636F" w:rsidP="0080181C">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80181C">
        <w:rPr>
          <w:rFonts w:ascii="Arial" w:eastAsia="Times New Roman" w:hAnsi="Arial" w:cs="Arial"/>
          <w:color w:val="000000" w:themeColor="text1"/>
          <w:sz w:val="20"/>
          <w:szCs w:val="20"/>
          <w:lang w:eastAsia="cs-CZ"/>
        </w:rPr>
        <w:t>120</w:t>
      </w:r>
      <w:r w:rsidR="00F87B05" w:rsidRPr="0080181C">
        <w:rPr>
          <w:rFonts w:ascii="Arial" w:eastAsia="Times New Roman" w:hAnsi="Arial" w:cs="Arial"/>
          <w:color w:val="000000" w:themeColor="text1"/>
          <w:sz w:val="20"/>
          <w:szCs w:val="20"/>
          <w:lang w:eastAsia="cs-CZ"/>
        </w:rPr>
        <w:t xml:space="preserve"> </w:t>
      </w:r>
      <w:r w:rsidRPr="0080181C">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proofErr w:type="gramStart"/>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w:t>
      </w:r>
      <w:proofErr w:type="gramEnd"/>
      <w:r w:rsidRPr="001F555A">
        <w:rPr>
          <w:rFonts w:ascii="Arial" w:hAnsi="Arial" w:cs="Arial"/>
          <w:color w:val="000000" w:themeColor="text1"/>
          <w:sz w:val="20"/>
          <w:szCs w:val="20"/>
          <w:lang w:eastAsia="cs-CZ"/>
        </w:rPr>
        <w:t xml:space="preserve">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ins w:id="1" w:author="Kostelecká Miluše" w:date="2025-10-13T07:41:00Z">
        <w:r w:rsidR="00CC6EF4">
          <w:rPr>
            <w:rFonts w:ascii="Arial" w:hAnsi="Arial" w:cs="Arial"/>
            <w:color w:val="000000" w:themeColor="text1"/>
            <w:sz w:val="20"/>
            <w:szCs w:val="20"/>
            <w:lang w:eastAsia="cs-CZ"/>
          </w:rPr>
          <w:t xml:space="preserve"> </w:t>
        </w:r>
      </w:ins>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w:t>
      </w:r>
      <w:proofErr w:type="gramStart"/>
      <w:r w:rsidR="000F2318" w:rsidRPr="00CC6EF4">
        <w:rPr>
          <w:rFonts w:ascii="Arial" w:hAnsi="Arial" w:cs="Arial"/>
          <w:snapToGrid w:val="0"/>
          <w:color w:val="000000" w:themeColor="text1"/>
          <w:sz w:val="20"/>
          <w:szCs w:val="20"/>
        </w:rPr>
        <w:t xml:space="preserve">to </w:t>
      </w:r>
      <w:r w:rsidRPr="00CC6EF4">
        <w:rPr>
          <w:rFonts w:ascii="Arial" w:hAnsi="Arial" w:cs="Arial"/>
          <w:snapToGrid w:val="0"/>
          <w:color w:val="000000" w:themeColor="text1"/>
          <w:sz w:val="20"/>
          <w:szCs w:val="20"/>
        </w:rPr>
        <w:t xml:space="preserve"> ve</w:t>
      </w:r>
      <w:proofErr w:type="gramEnd"/>
      <w:r w:rsidRPr="00CC6EF4">
        <w:rPr>
          <w:rFonts w:ascii="Arial" w:hAnsi="Arial" w:cs="Arial"/>
          <w:snapToGrid w:val="0"/>
          <w:color w:val="000000" w:themeColor="text1"/>
          <w:sz w:val="20"/>
          <w:szCs w:val="20"/>
        </w:rPr>
        <w:t xml:space="preser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 xml:space="preserve">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w:t>
      </w:r>
      <w:proofErr w:type="gramStart"/>
      <w:r w:rsidRPr="00E16721">
        <w:rPr>
          <w:rFonts w:ascii="Arial" w:eastAsia="Times New Roman" w:hAnsi="Arial" w:cs="Arial"/>
          <w:color w:val="000000" w:themeColor="text1"/>
          <w:sz w:val="20"/>
          <w:szCs w:val="20"/>
          <w:lang w:eastAsia="ar-SA"/>
        </w:rPr>
        <w:t>součinnost  po</w:t>
      </w:r>
      <w:proofErr w:type="gramEnd"/>
      <w:r w:rsidRPr="00E16721">
        <w:rPr>
          <w:rFonts w:ascii="Arial" w:eastAsia="Times New Roman" w:hAnsi="Arial" w:cs="Arial"/>
          <w:color w:val="000000" w:themeColor="text1"/>
          <w:sz w:val="20"/>
          <w:szCs w:val="20"/>
          <w:lang w:eastAsia="ar-SA"/>
        </w:rPr>
        <w:t xml:space="preserve">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proofErr w:type="gram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w:t>
      </w:r>
      <w:proofErr w:type="gramEnd"/>
      <w:r w:rsidRPr="00B83246">
        <w:rPr>
          <w:rFonts w:ascii="Arial" w:eastAsia="Times New Roman" w:hAnsi="Arial" w:cs="Arial"/>
          <w:sz w:val="20"/>
          <w:szCs w:val="20"/>
          <w:lang w:eastAsia="ar-SA"/>
        </w:rPr>
        <w:t xml:space="preserve">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284501F2"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E6E74">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E6E74">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42093C1F" w:rsidR="009A7306" w:rsidRPr="0002636F" w:rsidRDefault="0061047D" w:rsidP="0098636F">
          <w:pPr>
            <w:tabs>
              <w:tab w:val="left" w:pos="975"/>
            </w:tabs>
            <w:spacing w:after="120"/>
            <w:rPr>
              <w:rFonts w:ascii="Arial" w:hAnsi="Arial" w:cs="Arial"/>
              <w:b/>
              <w:sz w:val="16"/>
              <w:szCs w:val="16"/>
            </w:rPr>
          </w:pPr>
          <w:r>
            <w:rPr>
              <w:rFonts w:ascii="Arial" w:hAnsi="Arial" w:cs="Arial"/>
              <w:b/>
              <w:sz w:val="16"/>
              <w:szCs w:val="16"/>
            </w:rPr>
            <w:t>II/130 Chlumek – most ev. č. 130-001</w:t>
          </w:r>
        </w:p>
      </w:tc>
      <w:tc>
        <w:tcPr>
          <w:tcW w:w="3709" w:type="dxa"/>
        </w:tcPr>
        <w:p w14:paraId="16400AFB" w14:textId="4CAB2D44" w:rsidR="00DA0B54" w:rsidRDefault="009A7306" w:rsidP="00DA0B54">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r w:rsidR="00FE6E74">
            <w:rPr>
              <w:rFonts w:ascii="Arial" w:hAnsi="Arial" w:cs="Arial"/>
              <w:b/>
              <w:sz w:val="16"/>
              <w:szCs w:val="16"/>
            </w:rPr>
            <w:t>ZMR-SL-13-2026</w:t>
          </w:r>
        </w:p>
        <w:p w14:paraId="6652A38E" w14:textId="046E4B01" w:rsidR="009A7306" w:rsidRPr="00EB0682" w:rsidRDefault="009A7306" w:rsidP="00DA0B54">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A7029"/>
    <w:rsid w:val="002B4502"/>
    <w:rsid w:val="002D6A04"/>
    <w:rsid w:val="002F0643"/>
    <w:rsid w:val="00301604"/>
    <w:rsid w:val="003715CF"/>
    <w:rsid w:val="00380BB8"/>
    <w:rsid w:val="00386351"/>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1047D"/>
    <w:rsid w:val="00635070"/>
    <w:rsid w:val="00651810"/>
    <w:rsid w:val="00683E83"/>
    <w:rsid w:val="006C4204"/>
    <w:rsid w:val="006E11F6"/>
    <w:rsid w:val="006F58AB"/>
    <w:rsid w:val="006F7B26"/>
    <w:rsid w:val="007155E4"/>
    <w:rsid w:val="0076488D"/>
    <w:rsid w:val="00791A63"/>
    <w:rsid w:val="007A0CB7"/>
    <w:rsid w:val="007A50D8"/>
    <w:rsid w:val="007B03F8"/>
    <w:rsid w:val="007C7573"/>
    <w:rsid w:val="007E48AE"/>
    <w:rsid w:val="007F64F5"/>
    <w:rsid w:val="0080181C"/>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8636F"/>
    <w:rsid w:val="009A7306"/>
    <w:rsid w:val="009E455D"/>
    <w:rsid w:val="00A23E09"/>
    <w:rsid w:val="00A30690"/>
    <w:rsid w:val="00A60505"/>
    <w:rsid w:val="00A62DD0"/>
    <w:rsid w:val="00A75AB9"/>
    <w:rsid w:val="00AA5615"/>
    <w:rsid w:val="00AC64FA"/>
    <w:rsid w:val="00AD30C2"/>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7DF1"/>
    <w:rsid w:val="00DA0B54"/>
    <w:rsid w:val="00DB3FA7"/>
    <w:rsid w:val="00DC2E7B"/>
    <w:rsid w:val="00DE7AE1"/>
    <w:rsid w:val="00E0602B"/>
    <w:rsid w:val="00E06173"/>
    <w:rsid w:val="00E16721"/>
    <w:rsid w:val="00E20BBC"/>
    <w:rsid w:val="00E774FF"/>
    <w:rsid w:val="00E9517A"/>
    <w:rsid w:val="00E97E6E"/>
    <w:rsid w:val="00EB75DE"/>
    <w:rsid w:val="00EE0609"/>
    <w:rsid w:val="00EE0F90"/>
    <w:rsid w:val="00EE2DA5"/>
    <w:rsid w:val="00EF46ED"/>
    <w:rsid w:val="00F01D81"/>
    <w:rsid w:val="00F3381E"/>
    <w:rsid w:val="00F4310D"/>
    <w:rsid w:val="00F45809"/>
    <w:rsid w:val="00F87B05"/>
    <w:rsid w:val="00F90028"/>
    <w:rsid w:val="00FB69CA"/>
    <w:rsid w:val="00FE6E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9AFF3-07F8-4C11-B375-E929285A9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14</Pages>
  <Words>5284</Words>
  <Characters>31182</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44</cp:revision>
  <dcterms:created xsi:type="dcterms:W3CDTF">2025-10-02T06:27:00Z</dcterms:created>
  <dcterms:modified xsi:type="dcterms:W3CDTF">2026-02-04T08:56:00Z</dcterms:modified>
</cp:coreProperties>
</file>